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98864" w14:textId="77777777" w:rsidR="008E5BE9" w:rsidRPr="00743559" w:rsidRDefault="008E5BE9" w:rsidP="004F6183">
      <w:pPr>
        <w:jc w:val="center"/>
        <w:rPr>
          <w:rFonts w:asciiTheme="minorHAnsi" w:hAnsiTheme="minorHAnsi" w:cstheme="minorHAnsi"/>
          <w:b/>
          <w:szCs w:val="19"/>
          <w:lang w:val="sk-SK"/>
          <w:rPrChange w:id="0" w:author="Peter Eimannsberger" w:date="2024-09-11T10:06:00Z">
            <w:rPr>
              <w:rFonts w:asciiTheme="minorHAnsi" w:hAnsiTheme="minorHAnsi" w:cstheme="minorHAnsi"/>
              <w:b/>
              <w:szCs w:val="19"/>
            </w:rPr>
          </w:rPrChange>
        </w:rPr>
      </w:pPr>
    </w:p>
    <w:p w14:paraId="3E9EBEF0" w14:textId="77777777" w:rsidR="004F6183" w:rsidRPr="00743559" w:rsidRDefault="004F6183" w:rsidP="004F6183">
      <w:pPr>
        <w:jc w:val="center"/>
        <w:rPr>
          <w:rFonts w:ascii="Times New Roman" w:hAnsi="Times New Roman"/>
          <w:b/>
          <w:szCs w:val="19"/>
          <w:lang w:val="sk-SK"/>
          <w:rPrChange w:id="1" w:author="Peter Eimannsberger" w:date="2024-09-11T10:06:00Z">
            <w:rPr>
              <w:rFonts w:ascii="Times New Roman" w:hAnsi="Times New Roman"/>
              <w:b/>
              <w:szCs w:val="19"/>
            </w:rPr>
          </w:rPrChange>
        </w:rPr>
      </w:pPr>
      <w:r w:rsidRPr="00743559">
        <w:rPr>
          <w:rFonts w:ascii="Times New Roman" w:hAnsi="Times New Roman"/>
          <w:b/>
          <w:szCs w:val="19"/>
          <w:lang w:val="sk-SK"/>
          <w:rPrChange w:id="2" w:author="Peter Eimannsberger" w:date="2024-09-11T10:06:00Z">
            <w:rPr>
              <w:rFonts w:ascii="Times New Roman" w:hAnsi="Times New Roman"/>
              <w:b/>
              <w:szCs w:val="19"/>
            </w:rPr>
          </w:rPrChange>
        </w:rPr>
        <w:t>Čestné vyhlásenie</w:t>
      </w:r>
    </w:p>
    <w:p w14:paraId="6B0FCAA9" w14:textId="7874799B" w:rsidR="004F6183" w:rsidRPr="00743559" w:rsidRDefault="004F6183" w:rsidP="004F6183">
      <w:pPr>
        <w:jc w:val="center"/>
        <w:rPr>
          <w:rFonts w:ascii="Times New Roman" w:hAnsi="Times New Roman"/>
          <w:b/>
          <w:szCs w:val="19"/>
          <w:lang w:val="sk-SK"/>
          <w:rPrChange w:id="3" w:author="Peter Eimannsberger" w:date="2024-09-11T10:06:00Z">
            <w:rPr>
              <w:rFonts w:ascii="Times New Roman" w:hAnsi="Times New Roman"/>
              <w:b/>
              <w:szCs w:val="19"/>
            </w:rPr>
          </w:rPrChange>
        </w:rPr>
      </w:pPr>
      <w:r w:rsidRPr="00743559">
        <w:rPr>
          <w:rFonts w:ascii="Times New Roman" w:hAnsi="Times New Roman"/>
          <w:b/>
          <w:szCs w:val="19"/>
          <w:lang w:val="sk-SK"/>
          <w:rPrChange w:id="4" w:author="Peter Eimannsberger" w:date="2024-09-11T10:06:00Z">
            <w:rPr>
              <w:rFonts w:ascii="Times New Roman" w:hAnsi="Times New Roman"/>
              <w:b/>
              <w:szCs w:val="19"/>
            </w:rPr>
          </w:rPrChange>
        </w:rPr>
        <w:t>o úplnosti a kompletnosti dokladov a o zhode s originálom dokumentácie z VO</w:t>
      </w:r>
      <w:r w:rsidR="00B05948" w:rsidRPr="00743559">
        <w:rPr>
          <w:rFonts w:ascii="Times New Roman" w:hAnsi="Times New Roman"/>
          <w:b/>
          <w:szCs w:val="19"/>
          <w:lang w:val="sk-SK"/>
          <w:rPrChange w:id="5" w:author="Peter Eimannsberger" w:date="2024-09-11T10:06:00Z">
            <w:rPr>
              <w:rFonts w:ascii="Times New Roman" w:hAnsi="Times New Roman"/>
              <w:b/>
              <w:szCs w:val="19"/>
            </w:rPr>
          </w:rPrChange>
        </w:rPr>
        <w:t>/O</w:t>
      </w:r>
    </w:p>
    <w:p w14:paraId="57DEAE8D" w14:textId="77777777" w:rsidR="004F6183" w:rsidRPr="00743559" w:rsidRDefault="004F6183" w:rsidP="004F6183">
      <w:pPr>
        <w:spacing w:before="120"/>
        <w:rPr>
          <w:rFonts w:ascii="Times New Roman" w:hAnsi="Times New Roman"/>
          <w:sz w:val="22"/>
          <w:szCs w:val="22"/>
          <w:lang w:val="sk-SK"/>
          <w:rPrChange w:id="6" w:author="Peter Eimannsberger" w:date="2024-09-11T10:06:00Z">
            <w:rPr>
              <w:rFonts w:ascii="Times New Roman" w:hAnsi="Times New Roman"/>
              <w:sz w:val="22"/>
              <w:szCs w:val="22"/>
            </w:rPr>
          </w:rPrChange>
        </w:rPr>
      </w:pPr>
    </w:p>
    <w:p w14:paraId="00524224" w14:textId="77777777" w:rsidR="008E5BE9" w:rsidRPr="00743559" w:rsidRDefault="008E5BE9" w:rsidP="004F6183">
      <w:pPr>
        <w:spacing w:before="120"/>
        <w:rPr>
          <w:rFonts w:ascii="Times New Roman" w:hAnsi="Times New Roman"/>
          <w:sz w:val="22"/>
          <w:szCs w:val="22"/>
          <w:lang w:val="sk-SK"/>
          <w:rPrChange w:id="7" w:author="Peter Eimannsberger" w:date="2024-09-11T10:06:00Z">
            <w:rPr>
              <w:rFonts w:ascii="Times New Roman" w:hAnsi="Times New Roman"/>
              <w:sz w:val="22"/>
              <w:szCs w:val="22"/>
            </w:rPr>
          </w:rPrChange>
        </w:rPr>
      </w:pPr>
    </w:p>
    <w:p w14:paraId="14DB4C7D" w14:textId="77777777" w:rsidR="004F6183" w:rsidRPr="00743559" w:rsidRDefault="004F6183" w:rsidP="004F6183">
      <w:pPr>
        <w:spacing w:before="120"/>
        <w:rPr>
          <w:rFonts w:ascii="Times New Roman" w:hAnsi="Times New Roman"/>
          <w:lang w:val="sk-SK"/>
          <w:rPrChange w:id="8" w:author="Peter Eimannsberger" w:date="2024-09-11T10:06:00Z">
            <w:rPr>
              <w:rFonts w:ascii="Times New Roman" w:hAnsi="Times New Roman"/>
              <w:lang w:val="it-IT"/>
            </w:rPr>
          </w:rPrChange>
        </w:rPr>
      </w:pPr>
      <w:r w:rsidRPr="00743559">
        <w:rPr>
          <w:rFonts w:ascii="Times New Roman" w:hAnsi="Times New Roman"/>
          <w:lang w:val="sk-SK"/>
          <w:rPrChange w:id="9" w:author="Peter Eimannsberger" w:date="2024-09-11T10:06:00Z">
            <w:rPr>
              <w:rFonts w:ascii="Times New Roman" w:hAnsi="Times New Roman"/>
              <w:lang w:val="it-IT"/>
            </w:rPr>
          </w:rPrChange>
        </w:rPr>
        <w:t>Identifikácia projektu a verejného obstarávania:</w:t>
      </w:r>
    </w:p>
    <w:p w14:paraId="3C121527" w14:textId="77777777" w:rsidR="004F6183" w:rsidRPr="00743559" w:rsidRDefault="004F6183" w:rsidP="004F6183">
      <w:pPr>
        <w:spacing w:before="120"/>
        <w:rPr>
          <w:rFonts w:ascii="Times New Roman" w:hAnsi="Times New Roman"/>
          <w:lang w:val="sk-SK"/>
          <w:rPrChange w:id="10" w:author="Peter Eimannsberger" w:date="2024-09-11T10:06:00Z">
            <w:rPr>
              <w:rFonts w:ascii="Times New Roman" w:hAnsi="Times New Roman"/>
              <w:lang w:val="it-IT"/>
            </w:rPr>
          </w:rPrChange>
        </w:rPr>
      </w:pPr>
    </w:p>
    <w:p w14:paraId="1CC2466C" w14:textId="1420F24A" w:rsidR="004F6183" w:rsidRPr="00743559" w:rsidRDefault="004F6183" w:rsidP="004F6183">
      <w:pPr>
        <w:pStyle w:val="smlouvabodytextbold"/>
        <w:rPr>
          <w:rFonts w:ascii="Times New Roman" w:hAnsi="Times New Roman"/>
          <w:lang w:val="sk-SK"/>
          <w:rPrChange w:id="11" w:author="Peter Eimannsberger" w:date="2024-09-11T10:06:00Z">
            <w:rPr>
              <w:rFonts w:ascii="Times New Roman" w:hAnsi="Times New Roman"/>
            </w:rPr>
          </w:rPrChange>
        </w:rPr>
      </w:pPr>
      <w:r w:rsidRPr="00743559">
        <w:rPr>
          <w:rFonts w:ascii="Times New Roman" w:hAnsi="Times New Roman"/>
          <w:lang w:val="sk-SK"/>
          <w:rPrChange w:id="12" w:author="Peter Eimannsberger" w:date="2024-09-11T10:06:00Z">
            <w:rPr>
              <w:rFonts w:ascii="Times New Roman" w:hAnsi="Times New Roman"/>
            </w:rPr>
          </w:rPrChange>
        </w:rPr>
        <w:t xml:space="preserve">1. Kód </w:t>
      </w:r>
      <w:r w:rsidR="00D973EE" w:rsidRPr="00743559">
        <w:rPr>
          <w:rFonts w:ascii="Times New Roman" w:hAnsi="Times New Roman"/>
          <w:lang w:val="sk-SK"/>
          <w:rPrChange w:id="13" w:author="Peter Eimannsberger" w:date="2024-09-11T10:06:00Z">
            <w:rPr>
              <w:rFonts w:ascii="Times New Roman" w:hAnsi="Times New Roman"/>
            </w:rPr>
          </w:rPrChange>
        </w:rPr>
        <w:t>projektu</w:t>
      </w:r>
      <w:r w:rsidRPr="00743559">
        <w:rPr>
          <w:rFonts w:ascii="Times New Roman" w:hAnsi="Times New Roman"/>
          <w:lang w:val="sk-SK"/>
          <w:rPrChange w:id="14" w:author="Peter Eimannsberger" w:date="2024-09-11T10:06:00Z">
            <w:rPr>
              <w:rFonts w:ascii="Times New Roman" w:hAnsi="Times New Roman"/>
            </w:rPr>
          </w:rPrChange>
        </w:rPr>
        <w:t>:</w:t>
      </w:r>
    </w:p>
    <w:p w14:paraId="64145B20" w14:textId="77777777" w:rsidR="004F6183" w:rsidRPr="00743559" w:rsidRDefault="004F6183" w:rsidP="004F6183">
      <w:pPr>
        <w:pStyle w:val="smlouvabodytextbold"/>
        <w:rPr>
          <w:rFonts w:ascii="Times New Roman" w:hAnsi="Times New Roman"/>
          <w:lang w:val="sk-SK"/>
          <w:rPrChange w:id="15" w:author="Peter Eimannsberger" w:date="2024-09-11T10:06:00Z">
            <w:rPr>
              <w:rFonts w:ascii="Times New Roman" w:hAnsi="Times New Roman"/>
            </w:rPr>
          </w:rPrChange>
        </w:rPr>
      </w:pPr>
      <w:r w:rsidRPr="00743559">
        <w:rPr>
          <w:rFonts w:ascii="Times New Roman" w:hAnsi="Times New Roman"/>
          <w:lang w:val="sk-SK"/>
          <w:rPrChange w:id="16" w:author="Peter Eimannsberger" w:date="2024-09-11T10:06:00Z">
            <w:rPr>
              <w:rFonts w:ascii="Times New Roman" w:hAnsi="Times New Roman"/>
            </w:rPr>
          </w:rPrChange>
        </w:rPr>
        <w:t>2. Názov projektu:</w:t>
      </w:r>
    </w:p>
    <w:p w14:paraId="7BF8B5CF" w14:textId="77777777" w:rsidR="004F6183" w:rsidRPr="00743559" w:rsidRDefault="004F6183" w:rsidP="004F6183">
      <w:pPr>
        <w:pStyle w:val="smlouvabodytextbold"/>
        <w:rPr>
          <w:rFonts w:ascii="Times New Roman" w:hAnsi="Times New Roman"/>
          <w:lang w:val="sk-SK"/>
          <w:rPrChange w:id="17" w:author="Peter Eimannsberger" w:date="2024-09-11T10:06:00Z">
            <w:rPr>
              <w:rFonts w:ascii="Times New Roman" w:hAnsi="Times New Roman"/>
            </w:rPr>
          </w:rPrChange>
        </w:rPr>
      </w:pPr>
      <w:r w:rsidRPr="00743559">
        <w:rPr>
          <w:rFonts w:ascii="Times New Roman" w:hAnsi="Times New Roman"/>
          <w:lang w:val="sk-SK"/>
          <w:rPrChange w:id="18" w:author="Peter Eimannsberger" w:date="2024-09-11T10:06:00Z">
            <w:rPr>
              <w:rFonts w:ascii="Times New Roman" w:hAnsi="Times New Roman"/>
            </w:rPr>
          </w:rPrChange>
        </w:rPr>
        <w:t>3. Prijímateľ:</w:t>
      </w:r>
    </w:p>
    <w:p w14:paraId="0F63C894" w14:textId="77777777" w:rsidR="004F6183" w:rsidRPr="00743559" w:rsidRDefault="004F6183" w:rsidP="004F6183">
      <w:pPr>
        <w:pStyle w:val="smlouvabodytextbold"/>
        <w:rPr>
          <w:rFonts w:ascii="Times New Roman" w:hAnsi="Times New Roman"/>
          <w:lang w:val="sk-SK"/>
          <w:rPrChange w:id="19" w:author="Peter Eimannsberger" w:date="2024-09-11T10:06:00Z">
            <w:rPr>
              <w:rFonts w:ascii="Times New Roman" w:hAnsi="Times New Roman"/>
            </w:rPr>
          </w:rPrChange>
        </w:rPr>
      </w:pPr>
      <w:r w:rsidRPr="00743559">
        <w:rPr>
          <w:rFonts w:ascii="Times New Roman" w:hAnsi="Times New Roman"/>
          <w:lang w:val="sk-SK"/>
          <w:rPrChange w:id="20" w:author="Peter Eimannsberger" w:date="2024-09-11T10:06:00Z">
            <w:rPr>
              <w:rFonts w:ascii="Times New Roman" w:hAnsi="Times New Roman"/>
            </w:rPr>
          </w:rPrChange>
        </w:rPr>
        <w:t>4. Číslo oznámenia o vyhlásení verejného obstarávania (ak je to relevantné):</w:t>
      </w:r>
    </w:p>
    <w:p w14:paraId="02128B58" w14:textId="3B39B150" w:rsidR="004F6183" w:rsidRPr="00743559" w:rsidRDefault="004F6183" w:rsidP="004F6183">
      <w:pPr>
        <w:pStyle w:val="smlouvabodytextbold"/>
        <w:rPr>
          <w:rFonts w:ascii="Times New Roman" w:hAnsi="Times New Roman"/>
          <w:lang w:val="sk-SK"/>
          <w:rPrChange w:id="21" w:author="Peter Eimannsberger" w:date="2024-09-11T10:06:00Z">
            <w:rPr>
              <w:rFonts w:ascii="Times New Roman" w:hAnsi="Times New Roman"/>
            </w:rPr>
          </w:rPrChange>
        </w:rPr>
      </w:pPr>
      <w:r w:rsidRPr="00743559">
        <w:rPr>
          <w:rFonts w:ascii="Times New Roman" w:hAnsi="Times New Roman"/>
          <w:lang w:val="sk-SK"/>
          <w:rPrChange w:id="22" w:author="Peter Eimannsberger" w:date="2024-09-11T10:06:00Z">
            <w:rPr>
              <w:rFonts w:ascii="Times New Roman" w:hAnsi="Times New Roman"/>
            </w:rPr>
          </w:rPrChange>
        </w:rPr>
        <w:t xml:space="preserve">5. </w:t>
      </w:r>
      <w:r w:rsidR="00D577E7" w:rsidRPr="00743559">
        <w:rPr>
          <w:rFonts w:ascii="Times New Roman" w:hAnsi="Times New Roman"/>
          <w:lang w:val="sk-SK"/>
          <w:rPrChange w:id="23" w:author="Peter Eimannsberger" w:date="2024-09-11T10:06:00Z">
            <w:rPr>
              <w:rFonts w:ascii="Times New Roman" w:hAnsi="Times New Roman"/>
            </w:rPr>
          </w:rPrChange>
        </w:rPr>
        <w:t>Predmet a postup</w:t>
      </w:r>
      <w:r w:rsidR="00B05948" w:rsidRPr="00743559">
        <w:rPr>
          <w:rFonts w:ascii="Times New Roman" w:hAnsi="Times New Roman"/>
          <w:lang w:val="sk-SK"/>
          <w:rPrChange w:id="24" w:author="Peter Eimannsberger" w:date="2024-09-11T10:06:00Z">
            <w:rPr>
              <w:rFonts w:ascii="Times New Roman" w:hAnsi="Times New Roman"/>
            </w:rPr>
          </w:rPrChange>
        </w:rPr>
        <w:t xml:space="preserve"> ve</w:t>
      </w:r>
      <w:ins w:id="25" w:author="Peter Eimannsberger" w:date="2024-09-11T10:07:00Z">
        <w:r w:rsidR="00743559">
          <w:rPr>
            <w:rFonts w:ascii="Times New Roman" w:hAnsi="Times New Roman"/>
            <w:lang w:val="sk-SK"/>
          </w:rPr>
          <w:t>r</w:t>
        </w:r>
      </w:ins>
      <w:del w:id="26" w:author="Peter Eimannsberger" w:date="2024-09-11T10:07:00Z">
        <w:r w:rsidR="00B05948" w:rsidRPr="00743559" w:rsidDel="00743559">
          <w:rPr>
            <w:rFonts w:ascii="Times New Roman" w:hAnsi="Times New Roman"/>
            <w:lang w:val="sk-SK"/>
            <w:rPrChange w:id="27" w:author="Peter Eimannsberger" w:date="2024-09-11T10:06:00Z">
              <w:rPr>
                <w:rFonts w:ascii="Times New Roman" w:hAnsi="Times New Roman"/>
              </w:rPr>
            </w:rPrChange>
          </w:rPr>
          <w:delText>ř</w:delText>
        </w:r>
      </w:del>
      <w:r w:rsidR="00B05948" w:rsidRPr="00743559">
        <w:rPr>
          <w:rFonts w:ascii="Times New Roman" w:hAnsi="Times New Roman"/>
          <w:lang w:val="sk-SK"/>
          <w:rPrChange w:id="28" w:author="Peter Eimannsberger" w:date="2024-09-11T10:06:00Z">
            <w:rPr>
              <w:rFonts w:ascii="Times New Roman" w:hAnsi="Times New Roman"/>
            </w:rPr>
          </w:rPrChange>
        </w:rPr>
        <w:t>ejného obstarávania /</w:t>
      </w:r>
      <w:r w:rsidR="00D577E7" w:rsidRPr="00743559">
        <w:rPr>
          <w:rFonts w:ascii="Times New Roman" w:hAnsi="Times New Roman"/>
          <w:lang w:val="sk-SK"/>
          <w:rPrChange w:id="29" w:author="Peter Eimannsberger" w:date="2024-09-11T10:06:00Z">
            <w:rPr>
              <w:rFonts w:ascii="Times New Roman" w:hAnsi="Times New Roman"/>
            </w:rPr>
          </w:rPrChange>
        </w:rPr>
        <w:t xml:space="preserve"> </w:t>
      </w:r>
      <w:r w:rsidRPr="00743559">
        <w:rPr>
          <w:rFonts w:ascii="Times New Roman" w:hAnsi="Times New Roman"/>
          <w:lang w:val="sk-SK"/>
          <w:rPrChange w:id="30" w:author="Peter Eimannsberger" w:date="2024-09-11T10:06:00Z">
            <w:rPr>
              <w:rFonts w:ascii="Times New Roman" w:hAnsi="Times New Roman"/>
            </w:rPr>
          </w:rPrChange>
        </w:rPr>
        <w:t>obstarávania</w:t>
      </w:r>
      <w:r w:rsidR="00B05948" w:rsidRPr="00743559">
        <w:rPr>
          <w:rFonts w:ascii="Times New Roman" w:hAnsi="Times New Roman"/>
          <w:lang w:val="sk-SK"/>
          <w:rPrChange w:id="31" w:author="Peter Eimannsberger" w:date="2024-09-11T10:06:00Z">
            <w:rPr>
              <w:rFonts w:ascii="Times New Roman" w:hAnsi="Times New Roman"/>
            </w:rPr>
          </w:rPrChange>
        </w:rPr>
        <w:t>:</w:t>
      </w:r>
    </w:p>
    <w:p w14:paraId="1C785D94" w14:textId="77777777" w:rsidR="004F6183" w:rsidRPr="00743559" w:rsidRDefault="004F6183" w:rsidP="004F6183">
      <w:pPr>
        <w:spacing w:before="120"/>
        <w:rPr>
          <w:rFonts w:ascii="Times New Roman" w:hAnsi="Times New Roman"/>
          <w:lang w:val="sk-SK"/>
          <w:rPrChange w:id="32" w:author="Peter Eimannsberger" w:date="2024-09-11T10:06:00Z">
            <w:rPr>
              <w:rFonts w:ascii="Times New Roman" w:hAnsi="Times New Roman"/>
              <w:lang w:val="cs-CZ"/>
            </w:rPr>
          </w:rPrChange>
        </w:rPr>
      </w:pPr>
    </w:p>
    <w:p w14:paraId="50AAA97E" w14:textId="58BA8BFF" w:rsidR="004F6183" w:rsidRPr="00743559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  <w:rPrChange w:id="33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</w:pPr>
      <w:r w:rsidRPr="00743559">
        <w:rPr>
          <w:rFonts w:ascii="Times New Roman" w:hAnsi="Times New Roman"/>
          <w:szCs w:val="19"/>
          <w:lang w:val="sk-SK"/>
          <w:rPrChange w:id="34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Vyhlasujem, že dokumentácia z vyššie uvedeného verejného obstarávania</w:t>
      </w:r>
      <w:r w:rsidR="00B05948" w:rsidRPr="00743559">
        <w:rPr>
          <w:rFonts w:ascii="Times New Roman" w:hAnsi="Times New Roman"/>
          <w:szCs w:val="19"/>
          <w:lang w:val="sk-SK"/>
          <w:rPrChange w:id="35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 / obstarávania (</w:t>
      </w:r>
      <w:r w:rsidRPr="00743559">
        <w:rPr>
          <w:rFonts w:ascii="Times New Roman" w:hAnsi="Times New Roman"/>
          <w:szCs w:val="19"/>
          <w:lang w:val="sk-SK"/>
          <w:rPrChange w:id="36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elektronická verzia dokumentácie k vyššie uvedenému verejnému obstarávaniu</w:t>
      </w:r>
      <w:r w:rsidR="00B05948" w:rsidRPr="00743559">
        <w:rPr>
          <w:rFonts w:ascii="Times New Roman" w:hAnsi="Times New Roman"/>
          <w:szCs w:val="19"/>
          <w:lang w:val="sk-SK"/>
          <w:rPrChange w:id="37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)</w:t>
      </w:r>
      <w:r w:rsidRPr="00743559">
        <w:rPr>
          <w:rFonts w:ascii="Times New Roman" w:hAnsi="Times New Roman"/>
          <w:szCs w:val="19"/>
          <w:lang w:val="sk-SK"/>
          <w:rPrChange w:id="38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, predložená na administratívnu kontrolu </w:t>
      </w:r>
      <w:r w:rsidR="00EA2029" w:rsidRPr="00743559">
        <w:rPr>
          <w:rFonts w:ascii="Times New Roman" w:hAnsi="Times New Roman"/>
          <w:szCs w:val="19"/>
          <w:lang w:val="sk-SK"/>
          <w:rPrChange w:id="39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Riadiace</w:t>
      </w:r>
      <w:r w:rsidR="00D973EE" w:rsidRPr="00743559">
        <w:rPr>
          <w:rFonts w:ascii="Times New Roman" w:hAnsi="Times New Roman"/>
          <w:szCs w:val="19"/>
          <w:lang w:val="sk-SK"/>
          <w:rPrChange w:id="40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mu orgánu</w:t>
      </w:r>
      <w:r w:rsidRPr="00743559">
        <w:rPr>
          <w:rFonts w:ascii="Times New Roman" w:hAnsi="Times New Roman"/>
          <w:szCs w:val="19"/>
          <w:lang w:val="sk-SK"/>
          <w:rPrChange w:id="41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 je úplná, kompletná  a  je zhodná s originálom dokumentácie z verejného obstarávania</w:t>
      </w:r>
      <w:r w:rsidR="00B05948" w:rsidRPr="00743559">
        <w:rPr>
          <w:rFonts w:ascii="Times New Roman" w:hAnsi="Times New Roman"/>
          <w:szCs w:val="19"/>
          <w:lang w:val="sk-SK"/>
          <w:rPrChange w:id="42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 / obstarávania</w:t>
      </w:r>
      <w:r w:rsidRPr="00743559">
        <w:rPr>
          <w:rFonts w:ascii="Times New Roman" w:hAnsi="Times New Roman"/>
          <w:szCs w:val="19"/>
          <w:lang w:val="sk-SK"/>
          <w:rPrChange w:id="43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.</w:t>
      </w:r>
    </w:p>
    <w:p w14:paraId="305A2B36" w14:textId="7AFA9BBB" w:rsidR="00B00C41" w:rsidRPr="00743559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  <w:rPrChange w:id="44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</w:pPr>
      <w:r w:rsidRPr="00743559">
        <w:rPr>
          <w:rFonts w:ascii="Times New Roman" w:hAnsi="Times New Roman"/>
          <w:szCs w:val="19"/>
          <w:lang w:val="sk-SK"/>
          <w:rPrChange w:id="45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Zároveň beriem na vedomie, že na základe predloženej dokumentácie bude </w:t>
      </w:r>
      <w:r w:rsidR="00EA2029" w:rsidRPr="00743559">
        <w:rPr>
          <w:rFonts w:ascii="Times New Roman" w:hAnsi="Times New Roman"/>
          <w:szCs w:val="19"/>
          <w:lang w:val="sk-SK"/>
          <w:rPrChange w:id="46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>Riadiaci</w:t>
      </w:r>
      <w:r w:rsidR="00D973EE" w:rsidRPr="00743559">
        <w:rPr>
          <w:rFonts w:ascii="Times New Roman" w:hAnsi="Times New Roman"/>
          <w:szCs w:val="19"/>
          <w:lang w:val="sk-SK"/>
          <w:rPrChange w:id="47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 orgán</w:t>
      </w:r>
      <w:r w:rsidRPr="00743559">
        <w:rPr>
          <w:rFonts w:ascii="Times New Roman" w:hAnsi="Times New Roman"/>
          <w:szCs w:val="19"/>
          <w:lang w:val="sk-SK"/>
          <w:rPrChange w:id="48" w:author="Peter Eimannsberger" w:date="2024-09-11T10:06:00Z">
            <w:rPr>
              <w:rFonts w:ascii="Times New Roman" w:hAnsi="Times New Roman"/>
              <w:szCs w:val="19"/>
              <w:lang w:val="cs-CZ"/>
            </w:rPr>
          </w:rPrChange>
        </w:rPr>
        <w:t xml:space="preserve"> rozhodovať o</w:t>
      </w:r>
    </w:p>
    <w:p w14:paraId="54E7B86D" w14:textId="1AA67BD3" w:rsidR="00B00C41" w:rsidRPr="00743559" w:rsidRDefault="004F6183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  <w:rPrChange w:id="49" w:author="Peter Eimannsberger" w:date="2024-09-11T10:06:00Z">
            <w:rPr>
              <w:rFonts w:ascii="Times New Roman" w:hAnsi="Times New Roman"/>
              <w:szCs w:val="19"/>
            </w:rPr>
          </w:rPrChange>
        </w:rPr>
      </w:pPr>
      <w:r w:rsidRPr="00743559">
        <w:rPr>
          <w:rFonts w:ascii="Times New Roman" w:hAnsi="Times New Roman" w:cs="Times New Roman"/>
          <w:sz w:val="19"/>
          <w:szCs w:val="19"/>
          <w:rPrChange w:id="50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 xml:space="preserve">pripustení, resp. nepripustení </w:t>
      </w:r>
      <w:r w:rsidR="00BB5C77" w:rsidRPr="00743559">
        <w:rPr>
          <w:rFonts w:ascii="Times New Roman" w:hAnsi="Times New Roman" w:cs="Times New Roman"/>
          <w:sz w:val="19"/>
          <w:szCs w:val="19"/>
          <w:rPrChange w:id="51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>výdavkov vyplývajúcich z</w:t>
      </w:r>
      <w:r w:rsidR="00B05948" w:rsidRPr="00743559">
        <w:rPr>
          <w:rFonts w:ascii="Times New Roman" w:hAnsi="Times New Roman" w:cs="Times New Roman"/>
          <w:sz w:val="19"/>
          <w:szCs w:val="19"/>
          <w:rPrChange w:id="52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> </w:t>
      </w:r>
      <w:r w:rsidR="00BB5C77" w:rsidRPr="00743559">
        <w:rPr>
          <w:rFonts w:ascii="Times New Roman" w:hAnsi="Times New Roman" w:cs="Times New Roman"/>
          <w:sz w:val="19"/>
          <w:szCs w:val="19"/>
          <w:rPrChange w:id="53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>VO</w:t>
      </w:r>
      <w:r w:rsidR="00B05948" w:rsidRPr="00743559">
        <w:rPr>
          <w:rFonts w:ascii="Times New Roman" w:hAnsi="Times New Roman" w:cs="Times New Roman"/>
          <w:sz w:val="19"/>
          <w:szCs w:val="19"/>
          <w:rPrChange w:id="54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>/O</w:t>
      </w:r>
      <w:r w:rsidR="00BB5C77" w:rsidRPr="00743559">
        <w:rPr>
          <w:rFonts w:ascii="Times New Roman" w:hAnsi="Times New Roman" w:cs="Times New Roman"/>
          <w:sz w:val="19"/>
          <w:szCs w:val="19"/>
          <w:rPrChange w:id="55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 xml:space="preserve"> do financovania</w:t>
      </w:r>
      <w:r w:rsidR="00E6355F" w:rsidRPr="00743559">
        <w:rPr>
          <w:rFonts w:ascii="Times New Roman" w:hAnsi="Times New Roman" w:cs="Times New Roman"/>
          <w:sz w:val="19"/>
          <w:szCs w:val="19"/>
          <w:rPrChange w:id="56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>,</w:t>
      </w:r>
      <w:r w:rsidR="00B00C41" w:rsidRPr="00743559">
        <w:rPr>
          <w:rFonts w:ascii="Times New Roman" w:hAnsi="Times New Roman" w:cs="Times New Roman"/>
          <w:sz w:val="19"/>
          <w:szCs w:val="19"/>
          <w:rPrChange w:id="57" w:author="Peter Eimannsberger" w:date="2024-09-11T10:06:00Z">
            <w:rPr>
              <w:rFonts w:ascii="Times New Roman" w:hAnsi="Times New Roman" w:cs="Times New Roman"/>
              <w:sz w:val="19"/>
              <w:szCs w:val="19"/>
            </w:rPr>
          </w:rPrChange>
        </w:rPr>
        <w:t xml:space="preserve"> </w:t>
      </w:r>
    </w:p>
    <w:p w14:paraId="3E35367E" w14:textId="199BAB8E" w:rsidR="004F6183" w:rsidRPr="00743559" w:rsidRDefault="00B00C41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  <w:rPrChange w:id="58" w:author="Peter Eimannsberger" w:date="2024-09-11T10:06:00Z">
            <w:rPr>
              <w:rFonts w:ascii="Times New Roman" w:hAnsi="Times New Roman"/>
              <w:szCs w:val="19"/>
            </w:rPr>
          </w:rPrChange>
        </w:rPr>
      </w:pPr>
      <w:r w:rsidRPr="00743559">
        <w:rPr>
          <w:rFonts w:ascii="Times New Roman" w:eastAsia="Times" w:hAnsi="Times New Roman" w:cs="Times New Roman"/>
          <w:sz w:val="19"/>
          <w:szCs w:val="19"/>
          <w:rPrChange w:id="59" w:author="Peter Eimannsberger" w:date="2024-09-11T10:06:00Z">
            <w:rPr>
              <w:rFonts w:ascii="Times New Roman" w:eastAsia="Times" w:hAnsi="Times New Roman" w:cs="Times New Roman"/>
              <w:sz w:val="19"/>
              <w:szCs w:val="19"/>
            </w:rPr>
          </w:rPrChange>
        </w:rPr>
        <w:t xml:space="preserve">ex-ante finančnej oprave, resp. o ďalších krokoch, ktoré budú potrebné na základe zistení </w:t>
      </w:r>
      <w:r w:rsidR="00EA2029" w:rsidRPr="00743559">
        <w:rPr>
          <w:rFonts w:ascii="Times New Roman" w:eastAsia="Times" w:hAnsi="Times New Roman" w:cs="Times New Roman"/>
          <w:sz w:val="19"/>
          <w:szCs w:val="19"/>
          <w:rPrChange w:id="60" w:author="Peter Eimannsberger" w:date="2024-09-11T10:06:00Z">
            <w:rPr>
              <w:rFonts w:ascii="Times New Roman" w:eastAsia="Times" w:hAnsi="Times New Roman" w:cs="Times New Roman"/>
              <w:sz w:val="19"/>
              <w:szCs w:val="19"/>
            </w:rPr>
          </w:rPrChange>
        </w:rPr>
        <w:t>Riadiaceho orgánu</w:t>
      </w:r>
      <w:r w:rsidR="00BB5C77" w:rsidRPr="00743559">
        <w:rPr>
          <w:rFonts w:ascii="Times New Roman" w:eastAsia="Times" w:hAnsi="Times New Roman" w:cs="Times New Roman"/>
          <w:sz w:val="19"/>
          <w:szCs w:val="19"/>
          <w:rPrChange w:id="61" w:author="Peter Eimannsberger" w:date="2024-09-11T10:06:00Z">
            <w:rPr>
              <w:rFonts w:ascii="Times New Roman" w:eastAsia="Times" w:hAnsi="Times New Roman" w:cs="Times New Roman"/>
              <w:sz w:val="19"/>
              <w:szCs w:val="19"/>
            </w:rPr>
          </w:rPrChange>
        </w:rPr>
        <w:t xml:space="preserve"> </w:t>
      </w:r>
      <w:r w:rsidRPr="00743559">
        <w:rPr>
          <w:rFonts w:ascii="Times New Roman" w:eastAsia="Times" w:hAnsi="Times New Roman" w:cs="Times New Roman"/>
          <w:sz w:val="19"/>
          <w:szCs w:val="19"/>
          <w:rPrChange w:id="62" w:author="Peter Eimannsberger" w:date="2024-09-11T10:06:00Z">
            <w:rPr>
              <w:rFonts w:ascii="Times New Roman" w:eastAsia="Times" w:hAnsi="Times New Roman" w:cs="Times New Roman"/>
              <w:sz w:val="19"/>
              <w:szCs w:val="19"/>
            </w:rPr>
          </w:rPrChange>
        </w:rPr>
        <w:t>v rámci kontroly tejto dokumentácie</w:t>
      </w:r>
      <w:r w:rsidR="00E6355F" w:rsidRPr="00743559">
        <w:rPr>
          <w:rFonts w:ascii="Times New Roman" w:eastAsia="Times" w:hAnsi="Times New Roman" w:cs="Times New Roman"/>
          <w:sz w:val="19"/>
          <w:szCs w:val="19"/>
          <w:rPrChange w:id="63" w:author="Peter Eimannsberger" w:date="2024-09-11T10:06:00Z">
            <w:rPr>
              <w:rFonts w:ascii="Times New Roman" w:eastAsia="Times" w:hAnsi="Times New Roman" w:cs="Times New Roman"/>
              <w:sz w:val="19"/>
              <w:szCs w:val="19"/>
            </w:rPr>
          </w:rPrChange>
        </w:rPr>
        <w:t>.</w:t>
      </w:r>
    </w:p>
    <w:p w14:paraId="1A7852F2" w14:textId="77777777" w:rsidR="004F6183" w:rsidRPr="00743559" w:rsidRDefault="004F6183" w:rsidP="004F6183">
      <w:pPr>
        <w:spacing w:before="120"/>
        <w:jc w:val="center"/>
        <w:rPr>
          <w:rFonts w:ascii="Times New Roman" w:hAnsi="Times New Roman"/>
          <w:b/>
          <w:lang w:val="sk-SK"/>
          <w:rPrChange w:id="64" w:author="Peter Eimannsberger" w:date="2024-09-11T10:06:00Z">
            <w:rPr>
              <w:rFonts w:ascii="Times New Roman" w:hAnsi="Times New Roman"/>
              <w:b/>
              <w:lang w:val="sk-SK"/>
            </w:rPr>
          </w:rPrChange>
        </w:rPr>
      </w:pPr>
      <w:bookmarkStart w:id="65" w:name="_GoBack"/>
      <w:bookmarkEnd w:id="65"/>
    </w:p>
    <w:p w14:paraId="1512D938" w14:textId="77777777" w:rsidR="004F6183" w:rsidRPr="00743559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66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0F2401E1" w14:textId="77777777" w:rsidR="004F6183" w:rsidRPr="00743559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67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7368C19E" w14:textId="77777777" w:rsidR="004F6183" w:rsidRPr="00743559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68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14D8C309" w14:textId="77777777" w:rsidR="004F6183" w:rsidRPr="00743559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69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1C261DE1" w14:textId="2F5B6D6D" w:rsidR="008E5BE9" w:rsidRPr="0074355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  <w:rPrChange w:id="70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  <w:r w:rsidRPr="00743559">
        <w:rPr>
          <w:rFonts w:ascii="Times New Roman" w:hAnsi="Times New Roman"/>
          <w:color w:val="000000"/>
          <w:szCs w:val="19"/>
          <w:lang w:val="sk-SK"/>
          <w:rPrChange w:id="71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………………………..</w:t>
      </w:r>
      <w:r w:rsidR="004F6183" w:rsidRPr="00743559">
        <w:rPr>
          <w:rFonts w:ascii="Times New Roman" w:hAnsi="Times New Roman"/>
          <w:color w:val="000000"/>
          <w:szCs w:val="19"/>
          <w:lang w:val="sk-SK"/>
          <w:rPrChange w:id="72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...............................................................</w:t>
      </w:r>
    </w:p>
    <w:p w14:paraId="6110AFE8" w14:textId="611AA8A9" w:rsidR="004F6183" w:rsidRPr="00743559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  <w:rPrChange w:id="73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  <w:r w:rsidRPr="00743559">
        <w:rPr>
          <w:rFonts w:ascii="Times New Roman" w:hAnsi="Times New Roman"/>
          <w:color w:val="000000"/>
          <w:szCs w:val="19"/>
          <w:lang w:val="sk-SK"/>
          <w:rPrChange w:id="74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Meno, priezvisko, funkcia, pečiatka</w:t>
      </w:r>
      <w:r w:rsidR="008E5BE9" w:rsidRPr="00743559">
        <w:rPr>
          <w:rFonts w:ascii="Times New Roman" w:hAnsi="Times New Roman"/>
          <w:color w:val="000000"/>
          <w:szCs w:val="19"/>
          <w:lang w:val="sk-SK"/>
          <w:rPrChange w:id="75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 (ak  relevantné), </w:t>
      </w:r>
      <w:r w:rsidRPr="00743559">
        <w:rPr>
          <w:rFonts w:ascii="Times New Roman" w:hAnsi="Times New Roman"/>
          <w:color w:val="000000"/>
          <w:szCs w:val="19"/>
          <w:lang w:val="sk-SK"/>
          <w:rPrChange w:id="76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p</w:t>
      </w:r>
      <w:r w:rsidR="008E5BE9" w:rsidRPr="00743559">
        <w:rPr>
          <w:rFonts w:ascii="Times New Roman" w:hAnsi="Times New Roman"/>
          <w:color w:val="000000"/>
          <w:szCs w:val="19"/>
          <w:lang w:val="sk-SK"/>
          <w:rPrChange w:id="77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odpis </w:t>
      </w:r>
      <w:r w:rsidRPr="00743559">
        <w:rPr>
          <w:rFonts w:ascii="Times New Roman" w:hAnsi="Times New Roman"/>
          <w:color w:val="000000"/>
          <w:szCs w:val="19"/>
          <w:lang w:val="sk-SK"/>
          <w:rPrChange w:id="78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štatutárneho orgánu </w:t>
      </w:r>
      <w:r w:rsidR="008E5BE9" w:rsidRPr="00743559">
        <w:rPr>
          <w:rFonts w:ascii="Times New Roman" w:hAnsi="Times New Roman"/>
          <w:color w:val="000000"/>
          <w:szCs w:val="19"/>
          <w:lang w:val="sk-SK"/>
          <w:rPrChange w:id="79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p</w:t>
      </w:r>
      <w:r w:rsidRPr="00743559">
        <w:rPr>
          <w:rFonts w:ascii="Times New Roman" w:hAnsi="Times New Roman"/>
          <w:color w:val="000000"/>
          <w:szCs w:val="19"/>
          <w:lang w:val="sk-SK"/>
          <w:rPrChange w:id="80" w:author="Peter Eimannsberger" w:date="2024-09-11T10:06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rijímateľa          </w:t>
      </w:r>
    </w:p>
    <w:p w14:paraId="57E8C1CB" w14:textId="0F81EA4C" w:rsidR="00DC1DB7" w:rsidRPr="00743559" w:rsidRDefault="00DC1DB7" w:rsidP="00B07DE3">
      <w:pPr>
        <w:pStyle w:val="BodyText1"/>
        <w:spacing w:line="288" w:lineRule="auto"/>
        <w:jc w:val="both"/>
        <w:rPr>
          <w:lang w:val="sk-SK"/>
          <w:rPrChange w:id="81" w:author="Peter Eimannsberger" w:date="2024-09-11T10:06:00Z">
            <w:rPr/>
          </w:rPrChange>
        </w:rPr>
      </w:pPr>
    </w:p>
    <w:sectPr w:rsidR="00DC1DB7" w:rsidRPr="00743559" w:rsidSect="00467020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ED86C" w14:textId="77777777" w:rsidR="00A7208B" w:rsidRDefault="00A7208B">
      <w:r>
        <w:separator/>
      </w:r>
    </w:p>
    <w:p w14:paraId="12B1522C" w14:textId="77777777" w:rsidR="00A7208B" w:rsidRDefault="00A7208B"/>
  </w:endnote>
  <w:endnote w:type="continuationSeparator" w:id="0">
    <w:p w14:paraId="137BFC3D" w14:textId="77777777" w:rsidR="00A7208B" w:rsidRDefault="00A7208B">
      <w:r>
        <w:continuationSeparator/>
      </w:r>
    </w:p>
    <w:p w14:paraId="16887A0B" w14:textId="77777777" w:rsidR="00A7208B" w:rsidRDefault="00A7208B"/>
  </w:endnote>
  <w:endnote w:type="continuationNotice" w:id="1">
    <w:p w14:paraId="0A54CC2B" w14:textId="77777777" w:rsidR="00A7208B" w:rsidRDefault="00A72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5BC5B1F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FC0D0" w14:textId="77777777" w:rsidR="00A7208B" w:rsidRDefault="00A7208B">
      <w:r>
        <w:separator/>
      </w:r>
    </w:p>
    <w:p w14:paraId="2554A077" w14:textId="77777777" w:rsidR="00A7208B" w:rsidRDefault="00A7208B"/>
  </w:footnote>
  <w:footnote w:type="continuationSeparator" w:id="0">
    <w:p w14:paraId="285FA9A6" w14:textId="77777777" w:rsidR="00A7208B" w:rsidRDefault="00A7208B">
      <w:r>
        <w:continuationSeparator/>
      </w:r>
    </w:p>
    <w:p w14:paraId="78FC1AA5" w14:textId="77777777" w:rsidR="00A7208B" w:rsidRDefault="00A7208B"/>
  </w:footnote>
  <w:footnote w:type="continuationNotice" w:id="1">
    <w:p w14:paraId="13E180A3" w14:textId="77777777" w:rsidR="00A7208B" w:rsidRDefault="00A720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0539" w14:textId="77777777" w:rsidR="00B25040" w:rsidRDefault="00B25040" w:rsidP="00B567CF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2782595" wp14:editId="16469348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35606" w14:textId="77777777" w:rsidR="00B25040" w:rsidRPr="00D72830" w:rsidRDefault="00B25040" w:rsidP="00B567CF">
    <w:pPr>
      <w:ind w:right="283"/>
      <w:rPr>
        <w:b/>
        <w:sz w:val="20"/>
        <w:szCs w:val="20"/>
        <w:lang w:val="sk-SK"/>
      </w:rPr>
    </w:pPr>
  </w:p>
  <w:p w14:paraId="41F0D0D1" w14:textId="3AFE1B3C" w:rsidR="00D4116E" w:rsidRPr="00B05948" w:rsidRDefault="00D4116E" w:rsidP="00B567CF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05948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82" w:author="Karol M" w:date="2024-08-16T08:34:00Z">
      <w:r w:rsidR="0073404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10</w:t>
      </w:r>
    </w:ins>
    <w:del w:id="83" w:author="Karol M" w:date="2024-08-16T08:34:00Z">
      <w:r w:rsidR="00B25040" w:rsidRPr="00B05948" w:rsidDel="0073404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9</w:delText>
      </w:r>
    </w:del>
    <w:r w:rsidRPr="00B05948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05948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66BD5E61" w14:textId="3E3A68FF" w:rsidR="00D4116E" w:rsidRPr="00B05948" w:rsidRDefault="00D4116E" w:rsidP="00D4116E">
    <w:pPr>
      <w:pStyle w:val="Hlavika"/>
      <w:jc w:val="center"/>
      <w:rPr>
        <w:lang w:val="sk-SK"/>
      </w:rPr>
    </w:pPr>
  </w:p>
  <w:p w14:paraId="57E8C205" w14:textId="3B67AE89" w:rsidR="006D04C5" w:rsidRPr="00B05948" w:rsidRDefault="006D04C5" w:rsidP="005863BE">
    <w:pPr>
      <w:autoSpaceDE w:val="0"/>
      <w:autoSpaceDN w:val="0"/>
      <w:adjustRightInd w:val="0"/>
      <w:jc w:val="right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0311FE"/>
    <w:multiLevelType w:val="hybridMultilevel"/>
    <w:tmpl w:val="AAF035C8"/>
    <w:lvl w:ilvl="0" w:tplc="C96A7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1"/>
  </w:num>
  <w:num w:numId="2">
    <w:abstractNumId w:val="81"/>
  </w:num>
  <w:num w:numId="3">
    <w:abstractNumId w:val="25"/>
  </w:num>
  <w:num w:numId="4">
    <w:abstractNumId w:val="120"/>
  </w:num>
  <w:num w:numId="5">
    <w:abstractNumId w:val="41"/>
  </w:num>
  <w:num w:numId="6">
    <w:abstractNumId w:val="118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4"/>
  </w:num>
  <w:num w:numId="17">
    <w:abstractNumId w:val="132"/>
  </w:num>
  <w:num w:numId="18">
    <w:abstractNumId w:val="51"/>
  </w:num>
  <w:num w:numId="19">
    <w:abstractNumId w:val="38"/>
  </w:num>
  <w:num w:numId="20">
    <w:abstractNumId w:val="136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8"/>
  </w:num>
  <w:num w:numId="26">
    <w:abstractNumId w:val="63"/>
  </w:num>
  <w:num w:numId="27">
    <w:abstractNumId w:val="139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8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7"/>
  </w:num>
  <w:num w:numId="41">
    <w:abstractNumId w:val="95"/>
  </w:num>
  <w:num w:numId="42">
    <w:abstractNumId w:val="107"/>
  </w:num>
  <w:num w:numId="43">
    <w:abstractNumId w:val="141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3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2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5"/>
  </w:num>
  <w:num w:numId="79">
    <w:abstractNumId w:val="130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4"/>
  </w:num>
  <w:num w:numId="106">
    <w:abstractNumId w:val="134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1"/>
  </w:num>
  <w:num w:numId="117">
    <w:abstractNumId w:val="53"/>
  </w:num>
  <w:num w:numId="118">
    <w:abstractNumId w:val="146"/>
  </w:num>
  <w:num w:numId="119">
    <w:abstractNumId w:val="142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9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5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0"/>
  </w:num>
  <w:num w:numId="148">
    <w:abstractNumId w:val="19"/>
  </w:num>
  <w:num w:numId="149">
    <w:abstractNumId w:val="47"/>
  </w:num>
  <w:num w:numId="150">
    <w:abstractNumId w:val="121"/>
  </w:num>
  <w:num w:numId="151">
    <w:abstractNumId w:val="119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17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Eimannsberger">
    <w15:presenceInfo w15:providerId="None" w15:userId="Peter Eimannsberge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024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3A97"/>
    <w:rsid w:val="00174AF2"/>
    <w:rsid w:val="00174AFE"/>
    <w:rsid w:val="0017524E"/>
    <w:rsid w:val="00176C2C"/>
    <w:rsid w:val="001773B7"/>
    <w:rsid w:val="00180077"/>
    <w:rsid w:val="0018099F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07F1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48A5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5A1C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31C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020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1A82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3BE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72"/>
    <w:rsid w:val="005A76F3"/>
    <w:rsid w:val="005A7888"/>
    <w:rsid w:val="005A7898"/>
    <w:rsid w:val="005B0B3C"/>
    <w:rsid w:val="005B1EF4"/>
    <w:rsid w:val="005B3409"/>
    <w:rsid w:val="005B34CA"/>
    <w:rsid w:val="005B4681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B99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EB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04E"/>
    <w:rsid w:val="00734269"/>
    <w:rsid w:val="007344D5"/>
    <w:rsid w:val="00741F36"/>
    <w:rsid w:val="00743559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2F87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76F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08B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41"/>
    <w:rsid w:val="00B01EB0"/>
    <w:rsid w:val="00B02CD9"/>
    <w:rsid w:val="00B0366F"/>
    <w:rsid w:val="00B0594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040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7CF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2D5C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014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5C77"/>
    <w:rsid w:val="00BB6051"/>
    <w:rsid w:val="00BB71C5"/>
    <w:rsid w:val="00BB7706"/>
    <w:rsid w:val="00BC105B"/>
    <w:rsid w:val="00BC1161"/>
    <w:rsid w:val="00BC2648"/>
    <w:rsid w:val="00BC2C4B"/>
    <w:rsid w:val="00BC3C95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C7F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148F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16E"/>
    <w:rsid w:val="00D41790"/>
    <w:rsid w:val="00D423AD"/>
    <w:rsid w:val="00D43C0B"/>
    <w:rsid w:val="00D44FCE"/>
    <w:rsid w:val="00D50A8E"/>
    <w:rsid w:val="00D51608"/>
    <w:rsid w:val="00D53974"/>
    <w:rsid w:val="00D54079"/>
    <w:rsid w:val="00D577E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3EE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2A61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55F"/>
    <w:rsid w:val="00E646A6"/>
    <w:rsid w:val="00E6519F"/>
    <w:rsid w:val="00E655EC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0375"/>
    <w:rsid w:val="00EA2029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29CB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642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C00366C4-201E-4552-8F1C-818B697F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3B96B-0D3B-492E-803F-95B443B7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17</cp:revision>
  <cp:lastPrinted>2006-02-10T13:19:00Z</cp:lastPrinted>
  <dcterms:created xsi:type="dcterms:W3CDTF">2016-02-23T07:49:00Z</dcterms:created>
  <dcterms:modified xsi:type="dcterms:W3CDTF">2024-09-11T08:07:00Z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